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Default="00953F02" w:rsidP="002D265C">
      <w:pPr>
        <w:spacing w:after="200" w:line="276" w:lineRule="auto"/>
        <w:jc w:val="center"/>
        <w:rPr>
          <w:ins w:id="0" w:author="Paweł Kowal (Nadleśnictwo Szprotawa)" w:date="2025-10-26T13:40:00Z" w16du:dateUtc="2025-10-26T12:40:00Z"/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DC47349" w14:textId="65B143AC" w:rsidR="008079FF" w:rsidRPr="002D265C" w:rsidRDefault="008079FF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ins w:id="1" w:author="Paweł Kowal (Nadleśnictwo Szprotawa)" w:date="2025-10-26T13:40:00Z" w16du:dateUtc="2025-10-26T12:40:00Z">
        <w:r>
          <w:rPr>
            <w:rFonts w:ascii="Cambria" w:eastAsia="Cambria" w:hAnsi="Cambria" w:cs="Cambria"/>
            <w:b/>
            <w:bCs/>
            <w:sz w:val="28"/>
            <w:szCs w:val="28"/>
          </w:rPr>
          <w:t>Pakiet I</w:t>
        </w:r>
      </w:ins>
      <w:ins w:id="2" w:author="Paweł Kowal (Nadleśnictwo Szprotawa)" w:date="2025-10-26T13:44:00Z" w16du:dateUtc="2025-10-26T12:44:00Z">
        <w:r w:rsidR="002171B3">
          <w:rPr>
            <w:rFonts w:ascii="Cambria" w:eastAsia="Cambria" w:hAnsi="Cambria" w:cs="Cambria"/>
            <w:b/>
            <w:bCs/>
            <w:sz w:val="28"/>
            <w:szCs w:val="28"/>
          </w:rPr>
          <w:t>V</w:t>
        </w:r>
      </w:ins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77777777"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3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77777777"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3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5CFCA9B8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407E28A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77777777"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77777777"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77777777"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77777777"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77777777"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77777777"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77777777" w:rsidR="004D13D8" w:rsidRPr="002171B7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5C5D75" w:rsidRDefault="005C5D75" w:rsidP="005C5D7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5C5D75" w:rsidRPr="00771297" w:rsidRDefault="005C5D75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943C9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B82D3A" w:rsidRPr="002760FE" w:rsidRDefault="00B82D3A" w:rsidP="00231F3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weł Kowal (Nadleśnictwo Szprotawa)">
    <w15:presenceInfo w15:providerId="AD" w15:userId="S::pawel.kowal@zielonagora.lasy.gov.pl::819ee751-e912-4200-a862-6fa7869dc0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90686"/>
    <w:rsid w:val="001B166C"/>
    <w:rsid w:val="001B61C4"/>
    <w:rsid w:val="001E065C"/>
    <w:rsid w:val="001E3DFA"/>
    <w:rsid w:val="001F6246"/>
    <w:rsid w:val="00205100"/>
    <w:rsid w:val="002171B3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84A3C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079FF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85C6B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079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3003</Words>
  <Characters>18022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Kowal (Nadleśnictwo Szprotawa)</cp:lastModifiedBy>
  <cp:revision>2</cp:revision>
  <cp:lastPrinted>2024-03-13T06:31:00Z</cp:lastPrinted>
  <dcterms:created xsi:type="dcterms:W3CDTF">2025-10-26T12:44:00Z</dcterms:created>
  <dcterms:modified xsi:type="dcterms:W3CDTF">2025-10-26T12:44:00Z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